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73EA85" w14:textId="77777777" w:rsidR="0093258F" w:rsidRDefault="0093258F" w:rsidP="0093258F">
      <w:pPr>
        <w:spacing w:after="0" w:line="20" w:lineRule="atLeast"/>
        <w:ind w:left="5670" w:right="-1"/>
        <w:jc w:val="right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93258F">
        <w:rPr>
          <w:rFonts w:ascii="Times New Roman" w:hAnsi="Times New Roman" w:cs="Times New Roman"/>
          <w:b/>
          <w:color w:val="FF0000"/>
          <w:sz w:val="28"/>
          <w:szCs w:val="28"/>
        </w:rPr>
        <w:t>ОБРАЗЕЦ</w:t>
      </w:r>
    </w:p>
    <w:p w14:paraId="6FF8DB16" w14:textId="08E5EA79" w:rsidR="006324F8" w:rsidRDefault="006324F8" w:rsidP="0093258F">
      <w:pPr>
        <w:spacing w:after="0" w:line="20" w:lineRule="atLeast"/>
        <w:ind w:left="5670" w:right="-1"/>
        <w:jc w:val="right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ЕГЭ ПО ИНОСТРАННЫМ ЯЗЫКАМ (</w:t>
      </w:r>
      <w:del w:id="0" w:author="Karlova VS" w:date="2025-02-21T15:40:00Z">
        <w:r w:rsidDel="002508F4">
          <w:rPr>
            <w:rFonts w:ascii="Times New Roman" w:hAnsi="Times New Roman" w:cs="Times New Roman"/>
            <w:b/>
            <w:color w:val="FF0000"/>
            <w:sz w:val="28"/>
            <w:szCs w:val="28"/>
          </w:rPr>
          <w:delText>РАЗДЕЛ «ГОВОРЕНИЕ»</w:delText>
        </w:r>
      </w:del>
      <w:ins w:id="1" w:author="Karlova VS" w:date="2025-02-21T15:40:00Z">
        <w:r w:rsidR="002508F4">
          <w:rPr>
            <w:rFonts w:ascii="Times New Roman" w:hAnsi="Times New Roman" w:cs="Times New Roman"/>
            <w:b/>
            <w:color w:val="FF0000"/>
            <w:sz w:val="28"/>
            <w:szCs w:val="28"/>
          </w:rPr>
          <w:t>УСТНАЯ ЧАСТЬ</w:t>
        </w:r>
      </w:ins>
      <w:r>
        <w:rPr>
          <w:rFonts w:ascii="Times New Roman" w:hAnsi="Times New Roman" w:cs="Times New Roman"/>
          <w:b/>
          <w:color w:val="FF0000"/>
          <w:sz w:val="28"/>
          <w:szCs w:val="28"/>
        </w:rPr>
        <w:t>),</w:t>
      </w:r>
      <w:r w:rsidR="00BF20A0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ИНФОРМАТИКА</w:t>
      </w:r>
      <w:del w:id="2" w:author="Ксения Евгеньевна Колпащикова" w:date="2025-02-14T08:50:00Z">
        <w:r w:rsidR="00BF20A0" w:rsidDel="00F36AA7">
          <w:rPr>
            <w:rFonts w:ascii="Times New Roman" w:hAnsi="Times New Roman" w:cs="Times New Roman"/>
            <w:b/>
            <w:color w:val="FF0000"/>
            <w:sz w:val="28"/>
            <w:szCs w:val="28"/>
          </w:rPr>
          <w:delText xml:space="preserve"> И ИКТ</w:delText>
        </w:r>
      </w:del>
      <w:r w:rsidR="00BF20A0">
        <w:rPr>
          <w:rFonts w:ascii="Times New Roman" w:hAnsi="Times New Roman" w:cs="Times New Roman"/>
          <w:b/>
          <w:color w:val="FF0000"/>
          <w:sz w:val="28"/>
          <w:szCs w:val="28"/>
        </w:rPr>
        <w:t>,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9C5BA0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ОТКАЗ ОТ </w:t>
      </w:r>
      <w:r w:rsidR="007D72FA">
        <w:rPr>
          <w:rFonts w:ascii="Times New Roman" w:hAnsi="Times New Roman" w:cs="Times New Roman"/>
          <w:b/>
          <w:color w:val="FF0000"/>
          <w:sz w:val="28"/>
          <w:szCs w:val="28"/>
        </w:rPr>
        <w:t>СДАЧИ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УЧАСТНИКОМ ЭКЗАМЕНА </w:t>
      </w:r>
      <w:r w:rsidR="007D72FA">
        <w:rPr>
          <w:rFonts w:ascii="Times New Roman" w:hAnsi="Times New Roman" w:cs="Times New Roman"/>
          <w:b/>
          <w:color w:val="FF0000"/>
          <w:sz w:val="28"/>
          <w:szCs w:val="28"/>
        </w:rPr>
        <w:t>ПОСЛЕ ЗАПОЛНЕНИЯ БЛАНКА РЕГИСТРАЦИИ</w:t>
      </w:r>
    </w:p>
    <w:p w14:paraId="38F9D50D" w14:textId="77777777" w:rsidR="006324F8" w:rsidRPr="0093258F" w:rsidRDefault="006324F8" w:rsidP="0093258F">
      <w:pPr>
        <w:spacing w:after="0" w:line="20" w:lineRule="atLeast"/>
        <w:ind w:left="5670" w:right="-1"/>
        <w:jc w:val="right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636F2984" w14:textId="77777777" w:rsidR="00436B49" w:rsidRDefault="001469F5" w:rsidP="00F47404">
      <w:pPr>
        <w:spacing w:after="0" w:line="20" w:lineRule="atLeast"/>
        <w:ind w:left="5670" w:right="-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Первому заместителю директора Государственного автономного образовательного учреждения города Москвы «Московский центр качества образования»</w:t>
      </w:r>
    </w:p>
    <w:p w14:paraId="3A9885F8" w14:textId="77777777" w:rsidR="001469F5" w:rsidRDefault="001469F5" w:rsidP="00F47404">
      <w:pPr>
        <w:spacing w:after="0" w:line="20" w:lineRule="atLeast"/>
        <w:ind w:left="5670" w:right="-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А.В.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Постульгину</w:t>
      </w:r>
      <w:proofErr w:type="spellEnd"/>
    </w:p>
    <w:p w14:paraId="08584CD8" w14:textId="77777777" w:rsidR="0093258F" w:rsidRDefault="0093258F" w:rsidP="00F47404">
      <w:pPr>
        <w:spacing w:after="0" w:line="20" w:lineRule="atLeast"/>
        <w:ind w:left="5670" w:right="-1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руководителя ППЭ </w:t>
      </w:r>
      <w:r w:rsidRPr="0093258F">
        <w:rPr>
          <w:rFonts w:ascii="Times New Roman" w:hAnsi="Times New Roman" w:cs="Times New Roman"/>
          <w:b/>
          <w:i/>
          <w:sz w:val="28"/>
          <w:szCs w:val="28"/>
        </w:rPr>
        <w:t>№</w:t>
      </w:r>
      <w:r w:rsidR="00DF2656">
        <w:rPr>
          <w:rFonts w:ascii="Times New Roman" w:hAnsi="Times New Roman" w:cs="Times New Roman"/>
          <w:b/>
          <w:i/>
          <w:sz w:val="28"/>
          <w:szCs w:val="28"/>
        </w:rPr>
        <w:t>_______</w:t>
      </w:r>
    </w:p>
    <w:p w14:paraId="3E88B477" w14:textId="77777777" w:rsidR="0093258F" w:rsidRPr="0093258F" w:rsidRDefault="00DF2656" w:rsidP="00F47404">
      <w:pPr>
        <w:spacing w:after="0" w:line="20" w:lineRule="atLeast"/>
        <w:ind w:left="5670" w:right="-1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_____________________________</w:t>
      </w:r>
    </w:p>
    <w:p w14:paraId="1D800356" w14:textId="77777777" w:rsidR="0093258F" w:rsidRPr="00347AD1" w:rsidRDefault="0093258F" w:rsidP="0093258F">
      <w:pPr>
        <w:spacing w:after="0" w:line="20" w:lineRule="atLeast"/>
        <w:ind w:right="-1"/>
        <w:rPr>
          <w:rFonts w:ascii="Times New Roman" w:hAnsi="Times New Roman" w:cs="Times New Roman"/>
          <w:b/>
          <w:sz w:val="24"/>
          <w:szCs w:val="24"/>
        </w:rPr>
      </w:pPr>
    </w:p>
    <w:p w14:paraId="530CC65E" w14:textId="77777777" w:rsidR="00F47404" w:rsidRDefault="00F47404" w:rsidP="00436B49">
      <w:pPr>
        <w:widowControl w:val="0"/>
        <w:tabs>
          <w:tab w:val="left" w:pos="8080"/>
        </w:tabs>
        <w:autoSpaceDE w:val="0"/>
        <w:autoSpaceDN w:val="0"/>
        <w:adjustRightInd w:val="0"/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C22F2F8" w14:textId="77777777" w:rsidR="00FB7C9C" w:rsidRDefault="00FB7C9C" w:rsidP="00436B49">
      <w:pPr>
        <w:widowControl w:val="0"/>
        <w:tabs>
          <w:tab w:val="left" w:pos="8080"/>
        </w:tabs>
        <w:autoSpaceDE w:val="0"/>
        <w:autoSpaceDN w:val="0"/>
        <w:adjustRightInd w:val="0"/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CFE05F" w14:textId="77777777" w:rsidR="00A27E53" w:rsidRDefault="00F47404" w:rsidP="00436B49">
      <w:pPr>
        <w:widowControl w:val="0"/>
        <w:tabs>
          <w:tab w:val="left" w:pos="8080"/>
        </w:tabs>
        <w:autoSpaceDE w:val="0"/>
        <w:autoSpaceDN w:val="0"/>
        <w:adjustRightInd w:val="0"/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служебная записка.</w:t>
      </w:r>
    </w:p>
    <w:p w14:paraId="68DF72E7" w14:textId="77777777" w:rsidR="004E68E8" w:rsidRPr="00520298" w:rsidRDefault="004E68E8" w:rsidP="00436B49">
      <w:pPr>
        <w:widowControl w:val="0"/>
        <w:tabs>
          <w:tab w:val="left" w:pos="8080"/>
        </w:tabs>
        <w:autoSpaceDE w:val="0"/>
        <w:autoSpaceDN w:val="0"/>
        <w:adjustRightInd w:val="0"/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71CC32D" w14:textId="77FECC10" w:rsidR="00BF20A0" w:rsidRDefault="00280F9E" w:rsidP="00DF2656">
      <w:pPr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день</w:t>
      </w:r>
      <w:r w:rsidR="001469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ия</w:t>
      </w:r>
      <w:r w:rsidR="001469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1456" w:rsidRPr="0072675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единого государственного экзамена</w:t>
      </w:r>
      <w:r w:rsidR="00FA1456" w:rsidRPr="00BF20A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BF20A0" w:rsidRPr="00BF20A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</w:t>
      </w:r>
      <w:r w:rsidR="00BF20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1456" w:rsidRPr="00FA14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английско</w:t>
      </w:r>
      <w:r w:rsidR="00DF26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му языку (</w:t>
      </w:r>
      <w:del w:id="3" w:author="Karlova VS" w:date="2025-02-21T15:41:00Z">
        <w:r w:rsidR="00DF2656" w:rsidDel="002508F4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delText>раздел «Говорение»</w:delText>
        </w:r>
      </w:del>
      <w:ins w:id="4" w:author="Karlova VS" w:date="2025-02-21T15:41:00Z">
        <w:r w:rsidR="002508F4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устная часть</w:t>
        </w:r>
      </w:ins>
      <w:r w:rsidR="00DF26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 w:rsidR="00BF20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/информатике</w:t>
      </w:r>
      <w:del w:id="5" w:author="Ксения Евгеньевна Колпащикова" w:date="2025-02-14T08:50:00Z">
        <w:r w:rsidR="00BF20A0" w:rsidDel="00F36AA7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delText xml:space="preserve"> и ИКТ</w:delText>
        </w:r>
      </w:del>
      <w:r w:rsidR="00DF26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72675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_______(указать дату экзамена)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371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</w:t>
      </w:r>
      <w:r w:rsidR="007D72FA">
        <w:rPr>
          <w:rFonts w:ascii="Times New Roman" w:eastAsia="Times New Roman" w:hAnsi="Times New Roman" w:cs="Times New Roman"/>
          <w:sz w:val="28"/>
          <w:szCs w:val="28"/>
          <w:lang w:eastAsia="ru-RU"/>
        </w:rPr>
        <w:t>(-и)</w:t>
      </w:r>
      <w:r w:rsidR="00BB3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675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="0072675A" w:rsidRPr="0072675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 w:rsidR="00BB371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ФИО участника(-</w:t>
      </w:r>
      <w:proofErr w:type="spellStart"/>
      <w:r w:rsidR="00BB371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ов</w:t>
      </w:r>
      <w:proofErr w:type="spellEnd"/>
      <w:r w:rsidR="00BB371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 w:rsidR="007D72F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7D72FA" w:rsidRPr="007D72FA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аудитории</w:t>
      </w:r>
      <w:r w:rsidR="007D72F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(№</w:t>
      </w:r>
      <w:r w:rsidR="00BF20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7D72F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аудитории)</w:t>
      </w:r>
      <w:r w:rsidR="00BB371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7D72F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отказался</w:t>
      </w:r>
      <w:r w:rsidR="00BF20A0">
        <w:rPr>
          <w:rFonts w:ascii="Times New Roman" w:eastAsia="Times New Roman" w:hAnsi="Times New Roman" w:cs="Times New Roman"/>
          <w:sz w:val="28"/>
          <w:szCs w:val="28"/>
          <w:lang w:eastAsia="ru-RU"/>
        </w:rPr>
        <w:t>(-</w:t>
      </w:r>
      <w:proofErr w:type="spellStart"/>
      <w:r w:rsidR="00BF20A0">
        <w:rPr>
          <w:rFonts w:ascii="Times New Roman" w:eastAsia="Times New Roman" w:hAnsi="Times New Roman" w:cs="Times New Roman"/>
          <w:sz w:val="28"/>
          <w:szCs w:val="28"/>
          <w:lang w:eastAsia="ru-RU"/>
        </w:rPr>
        <w:t>ись</w:t>
      </w:r>
      <w:proofErr w:type="spellEnd"/>
      <w:r w:rsidR="00BF20A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D7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сдачи экзамена после заполнения бланка</w:t>
      </w:r>
      <w:r w:rsidR="00BF20A0">
        <w:rPr>
          <w:rFonts w:ascii="Times New Roman" w:eastAsia="Times New Roman" w:hAnsi="Times New Roman" w:cs="Times New Roman"/>
          <w:sz w:val="28"/>
          <w:szCs w:val="28"/>
          <w:lang w:eastAsia="ru-RU"/>
        </w:rPr>
        <w:t>(-</w:t>
      </w:r>
      <w:proofErr w:type="spellStart"/>
      <w:r w:rsidR="00BF20A0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proofErr w:type="spellEnd"/>
      <w:r w:rsidR="00BF20A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D7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регистрации</w:t>
      </w:r>
      <w:r w:rsidR="00BF20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F47F251" w14:textId="36643749" w:rsidR="00FA1456" w:rsidRDefault="00BF20A0" w:rsidP="00DF2656">
      <w:pPr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Номер </w:t>
      </w:r>
      <w:r w:rsidR="007D72FA" w:rsidRPr="00BF20A0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бланка регистрации</w:t>
      </w:r>
      <w:r w:rsidRPr="00BF20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ФИО участника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BF20A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указать ФИО участника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): _______________ (</w:t>
      </w:r>
      <w:r w:rsidRPr="00BF20A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указать номер бланка регистрации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14:paraId="3DA9BB9E" w14:textId="77777777" w:rsidR="00BF20A0" w:rsidRPr="00BF20A0" w:rsidRDefault="00BF20A0" w:rsidP="00DF2656">
      <w:pPr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27E491" w14:textId="77777777" w:rsidR="00FA1456" w:rsidRDefault="00FA1456" w:rsidP="00F47404">
      <w:pPr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F99654" w14:textId="77777777" w:rsidR="009C5BA0" w:rsidRDefault="009C5BA0" w:rsidP="00BF20A0">
      <w:pPr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08D854" w14:textId="77777777" w:rsidR="00907EB3" w:rsidRPr="002D7A7D" w:rsidRDefault="00907EB3" w:rsidP="002D7A7D">
      <w:pPr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5FD0C2" w14:textId="77777777" w:rsidR="00F47404" w:rsidRDefault="008E4E76" w:rsidP="0087176E">
      <w:pPr>
        <w:tabs>
          <w:tab w:val="left" w:pos="8080"/>
        </w:tabs>
        <w:spacing w:after="0" w:line="20" w:lineRule="atLeas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Руководитель ППЭ                                                                </w:t>
      </w:r>
      <w:r w:rsidRPr="008E4E76">
        <w:rPr>
          <w:rFonts w:ascii="Times New Roman" w:hAnsi="Times New Roman" w:cs="Times New Roman"/>
          <w:b/>
          <w:i/>
          <w:sz w:val="28"/>
          <w:szCs w:val="28"/>
        </w:rPr>
        <w:t>ФИО руководителя ППЭ</w:t>
      </w:r>
    </w:p>
    <w:p w14:paraId="0DD84579" w14:textId="77777777" w:rsidR="00DF2656" w:rsidRDefault="00DF2656" w:rsidP="00DF2656">
      <w:pPr>
        <w:tabs>
          <w:tab w:val="left" w:pos="8080"/>
        </w:tabs>
        <w:spacing w:after="0" w:line="20" w:lineRule="atLeas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Член ГЭК                                                                                </w:t>
      </w:r>
      <w:r w:rsidRPr="008E4E76">
        <w:rPr>
          <w:rFonts w:ascii="Times New Roman" w:hAnsi="Times New Roman" w:cs="Times New Roman"/>
          <w:b/>
          <w:i/>
          <w:sz w:val="28"/>
          <w:szCs w:val="28"/>
        </w:rPr>
        <w:t xml:space="preserve">ФИО </w:t>
      </w:r>
      <w:r>
        <w:rPr>
          <w:rFonts w:ascii="Times New Roman" w:hAnsi="Times New Roman" w:cs="Times New Roman"/>
          <w:b/>
          <w:i/>
          <w:sz w:val="28"/>
          <w:szCs w:val="28"/>
        </w:rPr>
        <w:t>члена ГЭК</w:t>
      </w:r>
    </w:p>
    <w:p w14:paraId="3CEDDFC4" w14:textId="77777777" w:rsidR="00DF2656" w:rsidRDefault="00DF2656" w:rsidP="0087176E">
      <w:pPr>
        <w:tabs>
          <w:tab w:val="left" w:pos="8080"/>
        </w:tabs>
        <w:spacing w:after="0" w:line="20" w:lineRule="atLeast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0CAE2D82" w14:textId="77777777" w:rsidR="00DF2656" w:rsidRPr="0087176E" w:rsidRDefault="00DF2656" w:rsidP="0087176E">
      <w:pPr>
        <w:tabs>
          <w:tab w:val="left" w:pos="8080"/>
        </w:tabs>
        <w:spacing w:after="0" w:line="2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Дата</w:t>
      </w:r>
    </w:p>
    <w:p w14:paraId="11149CC3" w14:textId="77777777" w:rsidR="00DF2656" w:rsidRDefault="00DF2656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5ECE91B8" w14:textId="77777777" w:rsidR="00DF2656" w:rsidRDefault="00DF2656" w:rsidP="00DF2656">
      <w:pPr>
        <w:spacing w:after="0" w:line="20" w:lineRule="atLeast"/>
        <w:ind w:left="5670" w:right="-1"/>
        <w:jc w:val="right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93258F">
        <w:rPr>
          <w:rFonts w:ascii="Times New Roman" w:hAnsi="Times New Roman" w:cs="Times New Roman"/>
          <w:b/>
          <w:color w:val="FF0000"/>
          <w:sz w:val="28"/>
          <w:szCs w:val="28"/>
        </w:rPr>
        <w:lastRenderedPageBreak/>
        <w:t>ОБРАЗЕЦ</w:t>
      </w:r>
    </w:p>
    <w:p w14:paraId="35B9387B" w14:textId="77777777" w:rsidR="00DF2656" w:rsidRDefault="00DF2656" w:rsidP="00DF2656">
      <w:pPr>
        <w:spacing w:after="0" w:line="20" w:lineRule="atLeast"/>
        <w:ind w:left="5670" w:right="-1"/>
        <w:jc w:val="right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ЗАПОЛНЕНИЯ</w:t>
      </w:r>
    </w:p>
    <w:p w14:paraId="1DB88B18" w14:textId="77777777" w:rsidR="00DF2656" w:rsidRPr="0093258F" w:rsidRDefault="00DF2656" w:rsidP="00DF2656">
      <w:pPr>
        <w:spacing w:after="0" w:line="20" w:lineRule="atLeast"/>
        <w:ind w:left="5670" w:right="-1"/>
        <w:jc w:val="right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4BBCEB57" w14:textId="77777777" w:rsidR="00DF2656" w:rsidRDefault="00DF2656" w:rsidP="00DF2656">
      <w:pPr>
        <w:spacing w:after="0" w:line="20" w:lineRule="atLeast"/>
        <w:ind w:left="5670" w:right="-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Первому заместителю директора Государственного автономного образовательного учреждения города Москвы «Московский центр качества образования»</w:t>
      </w:r>
    </w:p>
    <w:p w14:paraId="299D375B" w14:textId="77777777" w:rsidR="00DF2656" w:rsidRDefault="00DF2656" w:rsidP="00DF2656">
      <w:pPr>
        <w:spacing w:after="0" w:line="20" w:lineRule="atLeast"/>
        <w:ind w:left="5670" w:right="-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А.В.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Постульгину</w:t>
      </w:r>
      <w:proofErr w:type="spellEnd"/>
    </w:p>
    <w:p w14:paraId="0F61743B" w14:textId="77777777" w:rsidR="00DF2656" w:rsidRDefault="00DF2656" w:rsidP="00DF2656">
      <w:pPr>
        <w:spacing w:after="0" w:line="20" w:lineRule="atLeast"/>
        <w:ind w:left="5670" w:right="-1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руководителя ППЭ </w:t>
      </w:r>
      <w:r w:rsidRPr="0093258F">
        <w:rPr>
          <w:rFonts w:ascii="Times New Roman" w:hAnsi="Times New Roman" w:cs="Times New Roman"/>
          <w:b/>
          <w:i/>
          <w:sz w:val="28"/>
          <w:szCs w:val="28"/>
        </w:rPr>
        <w:t>№</w:t>
      </w:r>
      <w:r>
        <w:rPr>
          <w:rFonts w:ascii="Times New Roman" w:hAnsi="Times New Roman" w:cs="Times New Roman"/>
          <w:b/>
          <w:i/>
          <w:sz w:val="28"/>
          <w:szCs w:val="28"/>
        </w:rPr>
        <w:t>1234</w:t>
      </w:r>
    </w:p>
    <w:p w14:paraId="28B4AA91" w14:textId="77777777" w:rsidR="00DF2656" w:rsidRPr="0093258F" w:rsidRDefault="00DF2656" w:rsidP="00DF2656">
      <w:pPr>
        <w:spacing w:after="0" w:line="20" w:lineRule="atLeast"/>
        <w:ind w:left="5670" w:right="-1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Ивановой А.А.</w:t>
      </w:r>
    </w:p>
    <w:p w14:paraId="360039D1" w14:textId="77777777" w:rsidR="00DF2656" w:rsidRPr="00347AD1" w:rsidRDefault="00DF2656" w:rsidP="00DF2656">
      <w:pPr>
        <w:spacing w:after="0" w:line="20" w:lineRule="atLeast"/>
        <w:ind w:right="-1"/>
        <w:rPr>
          <w:rFonts w:ascii="Times New Roman" w:hAnsi="Times New Roman" w:cs="Times New Roman"/>
          <w:b/>
          <w:sz w:val="24"/>
          <w:szCs w:val="24"/>
        </w:rPr>
      </w:pPr>
    </w:p>
    <w:p w14:paraId="41B6E928" w14:textId="77777777" w:rsidR="00DF2656" w:rsidRDefault="00DF2656" w:rsidP="00DF2656">
      <w:pPr>
        <w:widowControl w:val="0"/>
        <w:tabs>
          <w:tab w:val="left" w:pos="8080"/>
        </w:tabs>
        <w:autoSpaceDE w:val="0"/>
        <w:autoSpaceDN w:val="0"/>
        <w:adjustRightInd w:val="0"/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11B8265" w14:textId="77777777" w:rsidR="00DF2656" w:rsidRDefault="00DF2656" w:rsidP="00DF2656">
      <w:pPr>
        <w:widowControl w:val="0"/>
        <w:tabs>
          <w:tab w:val="left" w:pos="8080"/>
        </w:tabs>
        <w:autoSpaceDE w:val="0"/>
        <w:autoSpaceDN w:val="0"/>
        <w:adjustRightInd w:val="0"/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7660E85" w14:textId="77777777" w:rsidR="00DF2656" w:rsidRDefault="00DF2656" w:rsidP="00DF2656">
      <w:pPr>
        <w:widowControl w:val="0"/>
        <w:tabs>
          <w:tab w:val="left" w:pos="8080"/>
        </w:tabs>
        <w:autoSpaceDE w:val="0"/>
        <w:autoSpaceDN w:val="0"/>
        <w:adjustRightInd w:val="0"/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служебная записка.</w:t>
      </w:r>
    </w:p>
    <w:p w14:paraId="6147D623" w14:textId="77777777" w:rsidR="00DF2656" w:rsidRPr="00520298" w:rsidRDefault="00DF2656" w:rsidP="00DF2656">
      <w:pPr>
        <w:widowControl w:val="0"/>
        <w:tabs>
          <w:tab w:val="left" w:pos="8080"/>
        </w:tabs>
        <w:autoSpaceDE w:val="0"/>
        <w:autoSpaceDN w:val="0"/>
        <w:adjustRightInd w:val="0"/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A075A05" w14:textId="65E6D8F8" w:rsidR="00BF20A0" w:rsidRDefault="0072675A" w:rsidP="007D72FA">
      <w:pPr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день проведения </w:t>
      </w:r>
      <w:r w:rsidR="00DF2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единого государственного экзамена </w:t>
      </w:r>
      <w:r w:rsidR="00F46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DF2656" w:rsidRPr="00F46341">
        <w:rPr>
          <w:rFonts w:ascii="Times New Roman" w:eastAsia="Times New Roman" w:hAnsi="Times New Roman" w:cs="Times New Roman"/>
          <w:sz w:val="28"/>
          <w:szCs w:val="28"/>
          <w:lang w:eastAsia="ru-RU"/>
        </w:rPr>
        <w:t>английскому языку (</w:t>
      </w:r>
      <w:del w:id="6" w:author="Karlova VS" w:date="2025-02-21T15:41:00Z">
        <w:r w:rsidR="00DF2656" w:rsidRPr="00F46341" w:rsidDel="002508F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delText>раздел «Говорение»</w:delText>
        </w:r>
      </w:del>
      <w:ins w:id="7" w:author="Karlova VS" w:date="2025-02-21T15:41:00Z">
        <w:r w:rsidR="002508F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устная часть</w:t>
        </w:r>
      </w:ins>
      <w:bookmarkStart w:id="8" w:name="_GoBack"/>
      <w:bookmarkEnd w:id="8"/>
      <w:r w:rsidR="00DF2656" w:rsidRPr="00F46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08.04.2023 </w:t>
      </w:r>
      <w:r w:rsidR="00DF265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</w:t>
      </w:r>
      <w:r w:rsidR="00BF20A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F2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72F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Соколов</w:t>
      </w:r>
      <w:r w:rsidR="00DF2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</w:t>
      </w:r>
      <w:r w:rsidR="007D72FA">
        <w:rPr>
          <w:rFonts w:ascii="Times New Roman" w:eastAsia="Times New Roman" w:hAnsi="Times New Roman" w:cs="Times New Roman"/>
          <w:sz w:val="28"/>
          <w:szCs w:val="28"/>
          <w:lang w:eastAsia="ru-RU"/>
        </w:rPr>
        <w:t>дрей</w:t>
      </w:r>
      <w:r w:rsidR="00DF2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7D7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икторович </w:t>
      </w:r>
      <w:r w:rsidR="00BF20A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7D72FA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аудитори</w:t>
      </w:r>
      <w:r w:rsidR="00BF20A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7D7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313</w:t>
      </w:r>
      <w:r w:rsidR="00BF20A0">
        <w:rPr>
          <w:rFonts w:ascii="Times New Roman" w:eastAsia="Times New Roman" w:hAnsi="Times New Roman" w:cs="Times New Roman"/>
          <w:sz w:val="28"/>
          <w:szCs w:val="28"/>
          <w:lang w:eastAsia="ru-RU"/>
        </w:rPr>
        <w:t>) и Андреева Валентина Владимировна (аудитория 315)</w:t>
      </w:r>
      <w:r w:rsidR="007D7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отказал</w:t>
      </w:r>
      <w:r w:rsidR="00BF20A0">
        <w:rPr>
          <w:rFonts w:ascii="Times New Roman" w:eastAsia="Times New Roman" w:hAnsi="Times New Roman" w:cs="Times New Roman"/>
          <w:sz w:val="28"/>
          <w:szCs w:val="28"/>
          <w:lang w:eastAsia="ru-RU"/>
        </w:rPr>
        <w:t>ись</w:t>
      </w:r>
      <w:r w:rsidR="007D7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сдачи экзамена после заполнения бланк</w:t>
      </w:r>
      <w:r w:rsidR="00BF20A0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7D7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регистрации</w:t>
      </w:r>
      <w:r w:rsidR="00BF20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D7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BEEE40B" w14:textId="11F913A8" w:rsidR="009C5BA0" w:rsidRDefault="00BF20A0" w:rsidP="007D72FA">
      <w:pPr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Номер </w:t>
      </w:r>
      <w:r w:rsidRPr="00BF20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бланка регистрации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Соколова Андрея Викторовича: </w:t>
      </w:r>
      <w:r w:rsidR="007D72FA">
        <w:rPr>
          <w:rFonts w:ascii="Times New Roman" w:eastAsia="Times New Roman" w:hAnsi="Times New Roman" w:cs="Times New Roman"/>
          <w:sz w:val="28"/>
          <w:szCs w:val="28"/>
          <w:lang w:eastAsia="ru-RU"/>
        </w:rPr>
        <w:t>1234561111</w:t>
      </w:r>
      <w:r w:rsidR="00F46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1B73CC4E" w14:textId="1E8C0E5A" w:rsidR="00BF20A0" w:rsidRPr="007D72FA" w:rsidRDefault="00BF20A0" w:rsidP="00BF20A0">
      <w:pPr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Номер </w:t>
      </w:r>
      <w:r w:rsidRPr="00BF20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бланка регистрации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Андреевой Валентины Владимировны: 1234564511. </w:t>
      </w:r>
    </w:p>
    <w:p w14:paraId="7C364CAF" w14:textId="77777777" w:rsidR="009C5BA0" w:rsidRPr="00BF20A0" w:rsidRDefault="009C5BA0" w:rsidP="00BF20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28C0DF" w14:textId="77777777" w:rsidR="009C5BA0" w:rsidRDefault="009C5BA0" w:rsidP="009C5BA0">
      <w:pPr>
        <w:pStyle w:val="a8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7C090D" w14:textId="77777777" w:rsidR="009C5BA0" w:rsidRPr="009C5BA0" w:rsidRDefault="009C5BA0" w:rsidP="009C5BA0">
      <w:pPr>
        <w:pStyle w:val="a8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73E99F" w14:textId="77777777" w:rsidR="00DF2656" w:rsidRDefault="00DF2656" w:rsidP="00DF2656">
      <w:pPr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D677EB" w14:textId="77777777" w:rsidR="00DF2656" w:rsidRPr="002D7A7D" w:rsidRDefault="00DF2656" w:rsidP="00DF2656">
      <w:pPr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C32F37" w14:textId="77777777" w:rsidR="00DF2656" w:rsidRDefault="00DF2656" w:rsidP="00DF2656">
      <w:pPr>
        <w:tabs>
          <w:tab w:val="left" w:pos="8080"/>
        </w:tabs>
        <w:spacing w:after="0" w:line="20" w:lineRule="atLeas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Руководитель ППЭ                                                                </w:t>
      </w:r>
      <w:r w:rsidRPr="008E4E76">
        <w:rPr>
          <w:rFonts w:ascii="Times New Roman" w:hAnsi="Times New Roman" w:cs="Times New Roman"/>
          <w:b/>
          <w:i/>
          <w:sz w:val="28"/>
          <w:szCs w:val="28"/>
        </w:rPr>
        <w:t>ФИО руководителя ППЭ</w:t>
      </w:r>
    </w:p>
    <w:p w14:paraId="6EF71756" w14:textId="77777777" w:rsidR="00DF2656" w:rsidRDefault="00DF2656" w:rsidP="00DF2656">
      <w:pPr>
        <w:tabs>
          <w:tab w:val="left" w:pos="8080"/>
        </w:tabs>
        <w:spacing w:after="0" w:line="20" w:lineRule="atLeas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Член ГЭК                                                                                </w:t>
      </w:r>
      <w:r w:rsidRPr="008E4E76">
        <w:rPr>
          <w:rFonts w:ascii="Times New Roman" w:hAnsi="Times New Roman" w:cs="Times New Roman"/>
          <w:b/>
          <w:i/>
          <w:sz w:val="28"/>
          <w:szCs w:val="28"/>
        </w:rPr>
        <w:t xml:space="preserve">ФИО </w:t>
      </w:r>
      <w:r>
        <w:rPr>
          <w:rFonts w:ascii="Times New Roman" w:hAnsi="Times New Roman" w:cs="Times New Roman"/>
          <w:b/>
          <w:i/>
          <w:sz w:val="28"/>
          <w:szCs w:val="28"/>
        </w:rPr>
        <w:t>члена ГЭК</w:t>
      </w:r>
    </w:p>
    <w:p w14:paraId="18472D97" w14:textId="77777777" w:rsidR="00DF2656" w:rsidRDefault="00DF2656" w:rsidP="00DF2656">
      <w:pPr>
        <w:tabs>
          <w:tab w:val="left" w:pos="8080"/>
        </w:tabs>
        <w:spacing w:after="0" w:line="20" w:lineRule="atLeast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7DACAA55" w14:textId="77777777" w:rsidR="00DF2656" w:rsidRPr="0087176E" w:rsidRDefault="00DF2656" w:rsidP="00DF2656">
      <w:pPr>
        <w:tabs>
          <w:tab w:val="left" w:pos="8080"/>
        </w:tabs>
        <w:spacing w:after="0" w:line="2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Дата</w:t>
      </w:r>
    </w:p>
    <w:p w14:paraId="640F6CB9" w14:textId="77777777" w:rsidR="00585060" w:rsidRPr="00520298" w:rsidRDefault="00585060" w:rsidP="00990CA9">
      <w:pPr>
        <w:spacing w:after="0" w:line="20" w:lineRule="atLeast"/>
        <w:rPr>
          <w:rFonts w:ascii="Times New Roman" w:eastAsia="Times New Roman" w:hAnsi="Times New Roman" w:cs="Times New Roman"/>
          <w:sz w:val="24"/>
          <w:szCs w:val="24"/>
        </w:rPr>
      </w:pPr>
    </w:p>
    <w:sectPr w:rsidR="00585060" w:rsidRPr="00520298" w:rsidSect="00041D5F">
      <w:pgSz w:w="11906" w:h="16838"/>
      <w:pgMar w:top="426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AD7727"/>
    <w:multiLevelType w:val="hybridMultilevel"/>
    <w:tmpl w:val="C9EAA516"/>
    <w:lvl w:ilvl="0" w:tplc="34C27B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4782036"/>
    <w:multiLevelType w:val="hybridMultilevel"/>
    <w:tmpl w:val="E588313C"/>
    <w:lvl w:ilvl="0" w:tplc="4970B2B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AA579E6"/>
    <w:multiLevelType w:val="hybridMultilevel"/>
    <w:tmpl w:val="C44416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1F7125"/>
    <w:multiLevelType w:val="hybridMultilevel"/>
    <w:tmpl w:val="CFB03022"/>
    <w:lvl w:ilvl="0" w:tplc="ED2EA926">
      <w:start w:val="1"/>
      <w:numFmt w:val="bullet"/>
      <w:lvlText w:val="-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07808E7"/>
    <w:multiLevelType w:val="hybridMultilevel"/>
    <w:tmpl w:val="61C66CA8"/>
    <w:lvl w:ilvl="0" w:tplc="695C48C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409C5620"/>
    <w:multiLevelType w:val="hybridMultilevel"/>
    <w:tmpl w:val="BAA863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915F23"/>
    <w:multiLevelType w:val="hybridMultilevel"/>
    <w:tmpl w:val="B15499E6"/>
    <w:lvl w:ilvl="0" w:tplc="1304CF8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4E8F0EC7"/>
    <w:multiLevelType w:val="hybridMultilevel"/>
    <w:tmpl w:val="8E9A1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350FC0"/>
    <w:multiLevelType w:val="hybridMultilevel"/>
    <w:tmpl w:val="B15499E6"/>
    <w:lvl w:ilvl="0" w:tplc="1304CF8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B3D4A26"/>
    <w:multiLevelType w:val="hybridMultilevel"/>
    <w:tmpl w:val="C9401190"/>
    <w:lvl w:ilvl="0" w:tplc="10DE67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5"/>
  </w:num>
  <w:num w:numId="5">
    <w:abstractNumId w:val="4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3"/>
  </w:num>
  <w:num w:numId="9">
    <w:abstractNumId w:val="0"/>
  </w:num>
  <w:num w:numId="10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arlova VS">
    <w15:presenceInfo w15:providerId="None" w15:userId="Karlova VS"/>
  </w15:person>
  <w15:person w15:author="Ксения Евгеньевна Колпащикова">
    <w15:presenceInfo w15:providerId="AD" w15:userId="S-1-5-21-1433621883-1238581928-1087248385-165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0DD"/>
    <w:rsid w:val="00002A47"/>
    <w:rsid w:val="000042FE"/>
    <w:rsid w:val="000105AF"/>
    <w:rsid w:val="00014119"/>
    <w:rsid w:val="000161C8"/>
    <w:rsid w:val="000165B0"/>
    <w:rsid w:val="00022CD0"/>
    <w:rsid w:val="00026043"/>
    <w:rsid w:val="00033D4A"/>
    <w:rsid w:val="0003414A"/>
    <w:rsid w:val="0004010A"/>
    <w:rsid w:val="0004039C"/>
    <w:rsid w:val="00041301"/>
    <w:rsid w:val="00041D5F"/>
    <w:rsid w:val="000448BF"/>
    <w:rsid w:val="00045E1E"/>
    <w:rsid w:val="0004622A"/>
    <w:rsid w:val="00051ED9"/>
    <w:rsid w:val="0006402A"/>
    <w:rsid w:val="0006455F"/>
    <w:rsid w:val="00066783"/>
    <w:rsid w:val="00074190"/>
    <w:rsid w:val="00075819"/>
    <w:rsid w:val="00075ECC"/>
    <w:rsid w:val="00077926"/>
    <w:rsid w:val="0008347B"/>
    <w:rsid w:val="00087C6A"/>
    <w:rsid w:val="000A352B"/>
    <w:rsid w:val="000A403B"/>
    <w:rsid w:val="000B0B55"/>
    <w:rsid w:val="000B1C8F"/>
    <w:rsid w:val="000B34D2"/>
    <w:rsid w:val="000B433C"/>
    <w:rsid w:val="000C0967"/>
    <w:rsid w:val="000C2D66"/>
    <w:rsid w:val="000D0867"/>
    <w:rsid w:val="000D1131"/>
    <w:rsid w:val="000D3F5B"/>
    <w:rsid w:val="000E1C11"/>
    <w:rsid w:val="000E402E"/>
    <w:rsid w:val="000F1546"/>
    <w:rsid w:val="000F2101"/>
    <w:rsid w:val="000F3CBF"/>
    <w:rsid w:val="000F650C"/>
    <w:rsid w:val="000F6ED9"/>
    <w:rsid w:val="000F7350"/>
    <w:rsid w:val="00107696"/>
    <w:rsid w:val="00107B6C"/>
    <w:rsid w:val="00116654"/>
    <w:rsid w:val="00117E7D"/>
    <w:rsid w:val="00122FA4"/>
    <w:rsid w:val="001242C1"/>
    <w:rsid w:val="00126C38"/>
    <w:rsid w:val="00132E52"/>
    <w:rsid w:val="0013358D"/>
    <w:rsid w:val="00134152"/>
    <w:rsid w:val="00134662"/>
    <w:rsid w:val="00134BE6"/>
    <w:rsid w:val="0014136D"/>
    <w:rsid w:val="001469F5"/>
    <w:rsid w:val="001477C2"/>
    <w:rsid w:val="0015027B"/>
    <w:rsid w:val="00153604"/>
    <w:rsid w:val="00155C69"/>
    <w:rsid w:val="0016247E"/>
    <w:rsid w:val="00164DFC"/>
    <w:rsid w:val="00165115"/>
    <w:rsid w:val="001676A2"/>
    <w:rsid w:val="0017789A"/>
    <w:rsid w:val="001843B0"/>
    <w:rsid w:val="00187FB7"/>
    <w:rsid w:val="00192E66"/>
    <w:rsid w:val="001A1673"/>
    <w:rsid w:val="001A418C"/>
    <w:rsid w:val="001B15D2"/>
    <w:rsid w:val="001B795D"/>
    <w:rsid w:val="001C0D24"/>
    <w:rsid w:val="001C73BB"/>
    <w:rsid w:val="001D1EEF"/>
    <w:rsid w:val="001D2495"/>
    <w:rsid w:val="001D6FFF"/>
    <w:rsid w:val="001E1E1D"/>
    <w:rsid w:val="001E5C8F"/>
    <w:rsid w:val="001F00FB"/>
    <w:rsid w:val="001F7F66"/>
    <w:rsid w:val="00210568"/>
    <w:rsid w:val="00212001"/>
    <w:rsid w:val="0021299E"/>
    <w:rsid w:val="0021506A"/>
    <w:rsid w:val="00221A16"/>
    <w:rsid w:val="00225221"/>
    <w:rsid w:val="00230F2D"/>
    <w:rsid w:val="002317D7"/>
    <w:rsid w:val="00235B8E"/>
    <w:rsid w:val="00240510"/>
    <w:rsid w:val="00242FBD"/>
    <w:rsid w:val="002508F4"/>
    <w:rsid w:val="00250FF3"/>
    <w:rsid w:val="0025441C"/>
    <w:rsid w:val="00254C84"/>
    <w:rsid w:val="00255959"/>
    <w:rsid w:val="002635AC"/>
    <w:rsid w:val="0027576B"/>
    <w:rsid w:val="00277E69"/>
    <w:rsid w:val="00280F9E"/>
    <w:rsid w:val="00281038"/>
    <w:rsid w:val="0028565C"/>
    <w:rsid w:val="00291393"/>
    <w:rsid w:val="00294D74"/>
    <w:rsid w:val="002A6B47"/>
    <w:rsid w:val="002A6CBA"/>
    <w:rsid w:val="002B3C1A"/>
    <w:rsid w:val="002C02C2"/>
    <w:rsid w:val="002C090C"/>
    <w:rsid w:val="002C0F1A"/>
    <w:rsid w:val="002D2E6B"/>
    <w:rsid w:val="002D36E7"/>
    <w:rsid w:val="002D4213"/>
    <w:rsid w:val="002D647D"/>
    <w:rsid w:val="002D7A7D"/>
    <w:rsid w:val="002E4544"/>
    <w:rsid w:val="002E6566"/>
    <w:rsid w:val="003002FE"/>
    <w:rsid w:val="00302627"/>
    <w:rsid w:val="00304771"/>
    <w:rsid w:val="00313372"/>
    <w:rsid w:val="00314A48"/>
    <w:rsid w:val="003158BA"/>
    <w:rsid w:val="003204B6"/>
    <w:rsid w:val="00320CB8"/>
    <w:rsid w:val="003259D3"/>
    <w:rsid w:val="00327110"/>
    <w:rsid w:val="00330A7D"/>
    <w:rsid w:val="00331E55"/>
    <w:rsid w:val="0033601C"/>
    <w:rsid w:val="003400C8"/>
    <w:rsid w:val="00341404"/>
    <w:rsid w:val="00342A32"/>
    <w:rsid w:val="00347AD1"/>
    <w:rsid w:val="00350CE7"/>
    <w:rsid w:val="003528F1"/>
    <w:rsid w:val="00356191"/>
    <w:rsid w:val="0036291D"/>
    <w:rsid w:val="00364187"/>
    <w:rsid w:val="0036451A"/>
    <w:rsid w:val="0036514B"/>
    <w:rsid w:val="003678B2"/>
    <w:rsid w:val="00381E4C"/>
    <w:rsid w:val="003834CA"/>
    <w:rsid w:val="00387A5B"/>
    <w:rsid w:val="00391AAA"/>
    <w:rsid w:val="0039392A"/>
    <w:rsid w:val="00394B6C"/>
    <w:rsid w:val="0039591B"/>
    <w:rsid w:val="00396E23"/>
    <w:rsid w:val="003A6A3F"/>
    <w:rsid w:val="003C48FF"/>
    <w:rsid w:val="003C5BE2"/>
    <w:rsid w:val="003D0D68"/>
    <w:rsid w:val="003D1F58"/>
    <w:rsid w:val="003E75A4"/>
    <w:rsid w:val="003F3379"/>
    <w:rsid w:val="00402DF1"/>
    <w:rsid w:val="00402F49"/>
    <w:rsid w:val="00407703"/>
    <w:rsid w:val="00407A3E"/>
    <w:rsid w:val="00413500"/>
    <w:rsid w:val="004159E4"/>
    <w:rsid w:val="00421573"/>
    <w:rsid w:val="004221E1"/>
    <w:rsid w:val="00424386"/>
    <w:rsid w:val="004347A3"/>
    <w:rsid w:val="00436B49"/>
    <w:rsid w:val="00441605"/>
    <w:rsid w:val="00443935"/>
    <w:rsid w:val="0048275D"/>
    <w:rsid w:val="004949E9"/>
    <w:rsid w:val="004A357B"/>
    <w:rsid w:val="004B07D7"/>
    <w:rsid w:val="004B3B3B"/>
    <w:rsid w:val="004B4112"/>
    <w:rsid w:val="004B4133"/>
    <w:rsid w:val="004B41EB"/>
    <w:rsid w:val="004C5ADE"/>
    <w:rsid w:val="004C6A03"/>
    <w:rsid w:val="004C6FEE"/>
    <w:rsid w:val="004C785D"/>
    <w:rsid w:val="004D2B9A"/>
    <w:rsid w:val="004E002C"/>
    <w:rsid w:val="004E3C51"/>
    <w:rsid w:val="004E447E"/>
    <w:rsid w:val="004E46CF"/>
    <w:rsid w:val="004E4DDA"/>
    <w:rsid w:val="004E6496"/>
    <w:rsid w:val="004E68E8"/>
    <w:rsid w:val="004F420B"/>
    <w:rsid w:val="004F72B1"/>
    <w:rsid w:val="005009D4"/>
    <w:rsid w:val="00504934"/>
    <w:rsid w:val="00504F95"/>
    <w:rsid w:val="0050640A"/>
    <w:rsid w:val="00507622"/>
    <w:rsid w:val="00514B41"/>
    <w:rsid w:val="0051637A"/>
    <w:rsid w:val="00520298"/>
    <w:rsid w:val="0052048D"/>
    <w:rsid w:val="00521ACC"/>
    <w:rsid w:val="00522FAD"/>
    <w:rsid w:val="00524352"/>
    <w:rsid w:val="00526B81"/>
    <w:rsid w:val="0053425A"/>
    <w:rsid w:val="005378E2"/>
    <w:rsid w:val="00545705"/>
    <w:rsid w:val="005459BA"/>
    <w:rsid w:val="00550A64"/>
    <w:rsid w:val="005573CD"/>
    <w:rsid w:val="005620B2"/>
    <w:rsid w:val="00573358"/>
    <w:rsid w:val="005776C5"/>
    <w:rsid w:val="0058248F"/>
    <w:rsid w:val="00582896"/>
    <w:rsid w:val="00585060"/>
    <w:rsid w:val="0058740A"/>
    <w:rsid w:val="005A3BDE"/>
    <w:rsid w:val="005B705D"/>
    <w:rsid w:val="005C1776"/>
    <w:rsid w:val="005C2D36"/>
    <w:rsid w:val="005C4789"/>
    <w:rsid w:val="005C6B53"/>
    <w:rsid w:val="005F0CDE"/>
    <w:rsid w:val="005F0F97"/>
    <w:rsid w:val="005F70DD"/>
    <w:rsid w:val="00614743"/>
    <w:rsid w:val="00615B22"/>
    <w:rsid w:val="00631D44"/>
    <w:rsid w:val="00632405"/>
    <w:rsid w:val="006324F8"/>
    <w:rsid w:val="00636B19"/>
    <w:rsid w:val="00636C24"/>
    <w:rsid w:val="00637F1A"/>
    <w:rsid w:val="00643A51"/>
    <w:rsid w:val="00644A99"/>
    <w:rsid w:val="006523FB"/>
    <w:rsid w:val="00653353"/>
    <w:rsid w:val="00654508"/>
    <w:rsid w:val="006624C1"/>
    <w:rsid w:val="006654DF"/>
    <w:rsid w:val="0067635B"/>
    <w:rsid w:val="00676625"/>
    <w:rsid w:val="006816E3"/>
    <w:rsid w:val="00682E3A"/>
    <w:rsid w:val="006831EF"/>
    <w:rsid w:val="00686628"/>
    <w:rsid w:val="00686C84"/>
    <w:rsid w:val="006917D3"/>
    <w:rsid w:val="006947B9"/>
    <w:rsid w:val="0069776A"/>
    <w:rsid w:val="00697F55"/>
    <w:rsid w:val="006A670D"/>
    <w:rsid w:val="006B6063"/>
    <w:rsid w:val="006B76A9"/>
    <w:rsid w:val="006C06D1"/>
    <w:rsid w:val="006C14FD"/>
    <w:rsid w:val="006C4C44"/>
    <w:rsid w:val="006C5C52"/>
    <w:rsid w:val="006C62FA"/>
    <w:rsid w:val="006D0898"/>
    <w:rsid w:val="006D18F0"/>
    <w:rsid w:val="006D530F"/>
    <w:rsid w:val="006D6A20"/>
    <w:rsid w:val="006F05D1"/>
    <w:rsid w:val="00701374"/>
    <w:rsid w:val="00702C3A"/>
    <w:rsid w:val="00702EED"/>
    <w:rsid w:val="00706602"/>
    <w:rsid w:val="00707900"/>
    <w:rsid w:val="0072309F"/>
    <w:rsid w:val="0072675A"/>
    <w:rsid w:val="00726DAE"/>
    <w:rsid w:val="007344FE"/>
    <w:rsid w:val="00742397"/>
    <w:rsid w:val="00743293"/>
    <w:rsid w:val="007557E6"/>
    <w:rsid w:val="00761FC7"/>
    <w:rsid w:val="007735D2"/>
    <w:rsid w:val="00781CCB"/>
    <w:rsid w:val="00783752"/>
    <w:rsid w:val="0078481C"/>
    <w:rsid w:val="00786C60"/>
    <w:rsid w:val="00794E1C"/>
    <w:rsid w:val="007956F2"/>
    <w:rsid w:val="007A55B8"/>
    <w:rsid w:val="007A5ECD"/>
    <w:rsid w:val="007A70C9"/>
    <w:rsid w:val="007B1943"/>
    <w:rsid w:val="007B504B"/>
    <w:rsid w:val="007B61F9"/>
    <w:rsid w:val="007B6755"/>
    <w:rsid w:val="007B6A40"/>
    <w:rsid w:val="007B6DC4"/>
    <w:rsid w:val="007C09CE"/>
    <w:rsid w:val="007C0CEF"/>
    <w:rsid w:val="007C1AD2"/>
    <w:rsid w:val="007C3B68"/>
    <w:rsid w:val="007C7130"/>
    <w:rsid w:val="007D28B0"/>
    <w:rsid w:val="007D6395"/>
    <w:rsid w:val="007D72FA"/>
    <w:rsid w:val="007D7D9E"/>
    <w:rsid w:val="007E2043"/>
    <w:rsid w:val="007E56AC"/>
    <w:rsid w:val="007F2F60"/>
    <w:rsid w:val="00801EB1"/>
    <w:rsid w:val="00803310"/>
    <w:rsid w:val="00803F39"/>
    <w:rsid w:val="008049CB"/>
    <w:rsid w:val="00806D7B"/>
    <w:rsid w:val="0080742E"/>
    <w:rsid w:val="008163D0"/>
    <w:rsid w:val="00820509"/>
    <w:rsid w:val="00821242"/>
    <w:rsid w:val="00824B3F"/>
    <w:rsid w:val="00826DF3"/>
    <w:rsid w:val="00827043"/>
    <w:rsid w:val="00830DC0"/>
    <w:rsid w:val="00835F40"/>
    <w:rsid w:val="0083706F"/>
    <w:rsid w:val="00837F7A"/>
    <w:rsid w:val="0084730D"/>
    <w:rsid w:val="00851DCE"/>
    <w:rsid w:val="008564FF"/>
    <w:rsid w:val="00860DDB"/>
    <w:rsid w:val="00862370"/>
    <w:rsid w:val="00863848"/>
    <w:rsid w:val="00871632"/>
    <w:rsid w:val="0087176E"/>
    <w:rsid w:val="00874D21"/>
    <w:rsid w:val="00875693"/>
    <w:rsid w:val="008765B9"/>
    <w:rsid w:val="00883206"/>
    <w:rsid w:val="00891B9C"/>
    <w:rsid w:val="00891DD6"/>
    <w:rsid w:val="008A3F01"/>
    <w:rsid w:val="008C7706"/>
    <w:rsid w:val="008E2B1F"/>
    <w:rsid w:val="008E4E76"/>
    <w:rsid w:val="008E612B"/>
    <w:rsid w:val="008F23BA"/>
    <w:rsid w:val="008F588E"/>
    <w:rsid w:val="008F6FBD"/>
    <w:rsid w:val="008F7977"/>
    <w:rsid w:val="00905589"/>
    <w:rsid w:val="00905E87"/>
    <w:rsid w:val="009077D3"/>
    <w:rsid w:val="00907D07"/>
    <w:rsid w:val="00907EB3"/>
    <w:rsid w:val="00916116"/>
    <w:rsid w:val="009165E2"/>
    <w:rsid w:val="009208D2"/>
    <w:rsid w:val="0092216C"/>
    <w:rsid w:val="009250C4"/>
    <w:rsid w:val="00927A03"/>
    <w:rsid w:val="00927DC2"/>
    <w:rsid w:val="009314F1"/>
    <w:rsid w:val="00932557"/>
    <w:rsid w:val="0093258F"/>
    <w:rsid w:val="00936D7A"/>
    <w:rsid w:val="00937695"/>
    <w:rsid w:val="00937696"/>
    <w:rsid w:val="00937CF4"/>
    <w:rsid w:val="00945435"/>
    <w:rsid w:val="0094721F"/>
    <w:rsid w:val="009476B4"/>
    <w:rsid w:val="00952A3D"/>
    <w:rsid w:val="00960463"/>
    <w:rsid w:val="00962446"/>
    <w:rsid w:val="00972012"/>
    <w:rsid w:val="00973380"/>
    <w:rsid w:val="00977332"/>
    <w:rsid w:val="00977A9D"/>
    <w:rsid w:val="009818CA"/>
    <w:rsid w:val="0098791A"/>
    <w:rsid w:val="00990CA9"/>
    <w:rsid w:val="00990F0D"/>
    <w:rsid w:val="00996718"/>
    <w:rsid w:val="009A2E68"/>
    <w:rsid w:val="009A36A7"/>
    <w:rsid w:val="009A4374"/>
    <w:rsid w:val="009B0D0F"/>
    <w:rsid w:val="009B4CAC"/>
    <w:rsid w:val="009C0C16"/>
    <w:rsid w:val="009C1E7C"/>
    <w:rsid w:val="009C1F80"/>
    <w:rsid w:val="009C23BB"/>
    <w:rsid w:val="009C35B5"/>
    <w:rsid w:val="009C5BA0"/>
    <w:rsid w:val="009E05AC"/>
    <w:rsid w:val="009E2FCF"/>
    <w:rsid w:val="009E4ABD"/>
    <w:rsid w:val="009E6C56"/>
    <w:rsid w:val="009E793D"/>
    <w:rsid w:val="009F6EF0"/>
    <w:rsid w:val="00A0012F"/>
    <w:rsid w:val="00A0576E"/>
    <w:rsid w:val="00A22A7E"/>
    <w:rsid w:val="00A27E53"/>
    <w:rsid w:val="00A303FB"/>
    <w:rsid w:val="00A33018"/>
    <w:rsid w:val="00A40000"/>
    <w:rsid w:val="00A40205"/>
    <w:rsid w:val="00A4087C"/>
    <w:rsid w:val="00A52F61"/>
    <w:rsid w:val="00A53D67"/>
    <w:rsid w:val="00A55480"/>
    <w:rsid w:val="00A60823"/>
    <w:rsid w:val="00A60C92"/>
    <w:rsid w:val="00A67FDA"/>
    <w:rsid w:val="00A704DF"/>
    <w:rsid w:val="00A80177"/>
    <w:rsid w:val="00A8131D"/>
    <w:rsid w:val="00A8388C"/>
    <w:rsid w:val="00A92EE6"/>
    <w:rsid w:val="00A96320"/>
    <w:rsid w:val="00AA5C8F"/>
    <w:rsid w:val="00AB1B94"/>
    <w:rsid w:val="00AB3616"/>
    <w:rsid w:val="00AB654E"/>
    <w:rsid w:val="00AC0591"/>
    <w:rsid w:val="00AC0D4F"/>
    <w:rsid w:val="00AC32E7"/>
    <w:rsid w:val="00AC7104"/>
    <w:rsid w:val="00AC7A34"/>
    <w:rsid w:val="00AD4EE6"/>
    <w:rsid w:val="00AE449F"/>
    <w:rsid w:val="00AF398B"/>
    <w:rsid w:val="00B03732"/>
    <w:rsid w:val="00B03D9D"/>
    <w:rsid w:val="00B10798"/>
    <w:rsid w:val="00B166B8"/>
    <w:rsid w:val="00B2716A"/>
    <w:rsid w:val="00B30A4F"/>
    <w:rsid w:val="00B33D21"/>
    <w:rsid w:val="00B460B7"/>
    <w:rsid w:val="00B55F1E"/>
    <w:rsid w:val="00B641A4"/>
    <w:rsid w:val="00B824BC"/>
    <w:rsid w:val="00B870DD"/>
    <w:rsid w:val="00B9012B"/>
    <w:rsid w:val="00B90C5A"/>
    <w:rsid w:val="00B912B5"/>
    <w:rsid w:val="00BA10A6"/>
    <w:rsid w:val="00BA135E"/>
    <w:rsid w:val="00BA5B7A"/>
    <w:rsid w:val="00BA6183"/>
    <w:rsid w:val="00BB17EC"/>
    <w:rsid w:val="00BB3719"/>
    <w:rsid w:val="00BC2603"/>
    <w:rsid w:val="00BC5304"/>
    <w:rsid w:val="00BC53B5"/>
    <w:rsid w:val="00BC5CC8"/>
    <w:rsid w:val="00BD0A89"/>
    <w:rsid w:val="00BE2B9E"/>
    <w:rsid w:val="00BE3F56"/>
    <w:rsid w:val="00BE48EF"/>
    <w:rsid w:val="00BE5109"/>
    <w:rsid w:val="00BF20A0"/>
    <w:rsid w:val="00BF3F10"/>
    <w:rsid w:val="00BF49DB"/>
    <w:rsid w:val="00BF6344"/>
    <w:rsid w:val="00C00407"/>
    <w:rsid w:val="00C04A6F"/>
    <w:rsid w:val="00C07B39"/>
    <w:rsid w:val="00C1430E"/>
    <w:rsid w:val="00C14E3E"/>
    <w:rsid w:val="00C15DB9"/>
    <w:rsid w:val="00C1603B"/>
    <w:rsid w:val="00C17A6D"/>
    <w:rsid w:val="00C26664"/>
    <w:rsid w:val="00C33294"/>
    <w:rsid w:val="00C460A4"/>
    <w:rsid w:val="00C4621E"/>
    <w:rsid w:val="00C46270"/>
    <w:rsid w:val="00C46A36"/>
    <w:rsid w:val="00C56323"/>
    <w:rsid w:val="00C65811"/>
    <w:rsid w:val="00C6593A"/>
    <w:rsid w:val="00C66AF2"/>
    <w:rsid w:val="00C70C4D"/>
    <w:rsid w:val="00C72B00"/>
    <w:rsid w:val="00C83B44"/>
    <w:rsid w:val="00C972FA"/>
    <w:rsid w:val="00CA041D"/>
    <w:rsid w:val="00CA3C67"/>
    <w:rsid w:val="00CA5026"/>
    <w:rsid w:val="00CA67C8"/>
    <w:rsid w:val="00CB0202"/>
    <w:rsid w:val="00CB21E7"/>
    <w:rsid w:val="00CB350F"/>
    <w:rsid w:val="00CC0F34"/>
    <w:rsid w:val="00CC228D"/>
    <w:rsid w:val="00CC400C"/>
    <w:rsid w:val="00CC4E8A"/>
    <w:rsid w:val="00CC5122"/>
    <w:rsid w:val="00CC5EA5"/>
    <w:rsid w:val="00CD4E91"/>
    <w:rsid w:val="00CD6538"/>
    <w:rsid w:val="00CE75F2"/>
    <w:rsid w:val="00CF19D2"/>
    <w:rsid w:val="00CF55AB"/>
    <w:rsid w:val="00CF5FEA"/>
    <w:rsid w:val="00D01D09"/>
    <w:rsid w:val="00D02599"/>
    <w:rsid w:val="00D06AC2"/>
    <w:rsid w:val="00D12C76"/>
    <w:rsid w:val="00D14005"/>
    <w:rsid w:val="00D14CCC"/>
    <w:rsid w:val="00D16953"/>
    <w:rsid w:val="00D202F3"/>
    <w:rsid w:val="00D21C61"/>
    <w:rsid w:val="00D370D6"/>
    <w:rsid w:val="00D4657B"/>
    <w:rsid w:val="00D50CFB"/>
    <w:rsid w:val="00D558EC"/>
    <w:rsid w:val="00D705E2"/>
    <w:rsid w:val="00D71B3E"/>
    <w:rsid w:val="00D7312A"/>
    <w:rsid w:val="00D73E3E"/>
    <w:rsid w:val="00D768C3"/>
    <w:rsid w:val="00D77CC7"/>
    <w:rsid w:val="00D816CC"/>
    <w:rsid w:val="00D85915"/>
    <w:rsid w:val="00D87801"/>
    <w:rsid w:val="00D90F0E"/>
    <w:rsid w:val="00D91140"/>
    <w:rsid w:val="00D92DBC"/>
    <w:rsid w:val="00D975EF"/>
    <w:rsid w:val="00DB10A1"/>
    <w:rsid w:val="00DB21F6"/>
    <w:rsid w:val="00DD4D84"/>
    <w:rsid w:val="00DE49FB"/>
    <w:rsid w:val="00DF03D0"/>
    <w:rsid w:val="00DF1CDA"/>
    <w:rsid w:val="00DF1DC2"/>
    <w:rsid w:val="00DF2656"/>
    <w:rsid w:val="00DF2EE9"/>
    <w:rsid w:val="00DF7B9A"/>
    <w:rsid w:val="00E01D04"/>
    <w:rsid w:val="00E0783F"/>
    <w:rsid w:val="00E1227D"/>
    <w:rsid w:val="00E12B5F"/>
    <w:rsid w:val="00E12B92"/>
    <w:rsid w:val="00E13CCE"/>
    <w:rsid w:val="00E20BB4"/>
    <w:rsid w:val="00E315D5"/>
    <w:rsid w:val="00E37EC9"/>
    <w:rsid w:val="00E4206C"/>
    <w:rsid w:val="00E47EED"/>
    <w:rsid w:val="00E5164D"/>
    <w:rsid w:val="00E61B23"/>
    <w:rsid w:val="00E63678"/>
    <w:rsid w:val="00E716D7"/>
    <w:rsid w:val="00E72899"/>
    <w:rsid w:val="00E73089"/>
    <w:rsid w:val="00E76DE9"/>
    <w:rsid w:val="00E90866"/>
    <w:rsid w:val="00E91CFE"/>
    <w:rsid w:val="00E924C9"/>
    <w:rsid w:val="00E92734"/>
    <w:rsid w:val="00E97F51"/>
    <w:rsid w:val="00EB00E0"/>
    <w:rsid w:val="00EB76C1"/>
    <w:rsid w:val="00EC0E4C"/>
    <w:rsid w:val="00EC622A"/>
    <w:rsid w:val="00ED3410"/>
    <w:rsid w:val="00EE09A4"/>
    <w:rsid w:val="00EE5A3A"/>
    <w:rsid w:val="00EF6759"/>
    <w:rsid w:val="00EF6BAB"/>
    <w:rsid w:val="00F00078"/>
    <w:rsid w:val="00F10D97"/>
    <w:rsid w:val="00F13C35"/>
    <w:rsid w:val="00F13CDE"/>
    <w:rsid w:val="00F14405"/>
    <w:rsid w:val="00F17780"/>
    <w:rsid w:val="00F20823"/>
    <w:rsid w:val="00F36AA7"/>
    <w:rsid w:val="00F418D4"/>
    <w:rsid w:val="00F41BC9"/>
    <w:rsid w:val="00F4597A"/>
    <w:rsid w:val="00F46341"/>
    <w:rsid w:val="00F47404"/>
    <w:rsid w:val="00F61428"/>
    <w:rsid w:val="00F6314B"/>
    <w:rsid w:val="00F6527B"/>
    <w:rsid w:val="00F7134D"/>
    <w:rsid w:val="00F71882"/>
    <w:rsid w:val="00F74252"/>
    <w:rsid w:val="00F96643"/>
    <w:rsid w:val="00F976CB"/>
    <w:rsid w:val="00F97748"/>
    <w:rsid w:val="00FA0847"/>
    <w:rsid w:val="00FA1456"/>
    <w:rsid w:val="00FA363A"/>
    <w:rsid w:val="00FA3D11"/>
    <w:rsid w:val="00FB40E0"/>
    <w:rsid w:val="00FB7C9C"/>
    <w:rsid w:val="00FC04FC"/>
    <w:rsid w:val="00FC628E"/>
    <w:rsid w:val="00FD1B7B"/>
    <w:rsid w:val="00FD1C51"/>
    <w:rsid w:val="00FE318B"/>
    <w:rsid w:val="00FE32E9"/>
    <w:rsid w:val="00FE6FE4"/>
    <w:rsid w:val="00FF32C9"/>
    <w:rsid w:val="00FF390E"/>
    <w:rsid w:val="00FF4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F3DE5"/>
  <w15:docId w15:val="{865CCD12-5C4F-4341-B57D-499DB136F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7F51"/>
  </w:style>
  <w:style w:type="paragraph" w:styleId="1">
    <w:name w:val="heading 1"/>
    <w:basedOn w:val="a"/>
    <w:link w:val="10"/>
    <w:uiPriority w:val="9"/>
    <w:qFormat/>
    <w:rsid w:val="00FE32E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8017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39"/>
    <w:rsid w:val="00E97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E97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96E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96E23"/>
    <w:rPr>
      <w:rFonts w:ascii="Segoe UI" w:hAnsi="Segoe UI" w:cs="Segoe UI"/>
      <w:sz w:val="18"/>
      <w:szCs w:val="18"/>
    </w:rPr>
  </w:style>
  <w:style w:type="table" w:customStyle="1" w:styleId="41">
    <w:name w:val="Сетка таблицы4"/>
    <w:basedOn w:val="a1"/>
    <w:next w:val="a3"/>
    <w:uiPriority w:val="39"/>
    <w:rsid w:val="00BC5C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C972FA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FE32E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s1">
    <w:name w:val="s_1"/>
    <w:basedOn w:val="a"/>
    <w:rsid w:val="00EF6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A8017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a7">
    <w:name w:val="Normal (Web)"/>
    <w:basedOn w:val="a"/>
    <w:uiPriority w:val="99"/>
    <w:unhideWhenUsed/>
    <w:rsid w:val="00A27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A057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5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89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1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48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8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45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56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1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2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51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26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B494B7-91C6-44A5-90A1-3388EB393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Karlova VS</cp:lastModifiedBy>
  <cp:revision>5</cp:revision>
  <cp:lastPrinted>2021-12-18T10:30:00Z</cp:lastPrinted>
  <dcterms:created xsi:type="dcterms:W3CDTF">2023-03-19T17:46:00Z</dcterms:created>
  <dcterms:modified xsi:type="dcterms:W3CDTF">2025-02-21T12:41:00Z</dcterms:modified>
</cp:coreProperties>
</file>